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pBdr>
          <w:top w:val="none" w:color="auto" w:sz="0" w:space="0"/>
          <w:left w:val="none" w:color="auto" w:sz="0" w:space="0"/>
          <w:bottom w:val="none" w:color="auto" w:sz="0" w:space="0"/>
          <w:right w:val="none" w:color="auto" w:sz="0" w:space="0"/>
        </w:pBdr>
        <w:spacing w:before="150" w:beforeAutospacing="0" w:after="0" w:afterAutospacing="0"/>
        <w:ind w:left="0" w:right="0"/>
        <w:jc w:val="center"/>
        <w:rPr>
          <w:rFonts w:hint="eastAsia" w:ascii="微软雅黑" w:hAnsi="微软雅黑" w:eastAsia="微软雅黑" w:cs="微软雅黑"/>
          <w:i w:val="0"/>
          <w:caps w:val="0"/>
          <w:color w:val="333333"/>
          <w:spacing w:val="0"/>
          <w:sz w:val="44"/>
          <w:szCs w:val="44"/>
          <w:shd w:val="clear" w:color="070000" w:fill="FFFFFF"/>
        </w:rPr>
        <w:sectPr>
          <w:headerReference r:id="rId3" w:type="default"/>
          <w:footerReference r:id="rId4" w:type="default"/>
          <w:pgSz w:w="11906" w:h="16838"/>
          <w:pgMar w:top="1440" w:right="1800" w:bottom="1440" w:left="1800" w:header="851" w:footer="992" w:gutter="0"/>
          <w:pgNumType w:fmt="numberInDash"/>
          <w:cols w:space="720" w:num="1"/>
          <w:docGrid w:type="lines" w:linePitch="312" w:charSpace="0"/>
        </w:sectPr>
      </w:pPr>
      <w:r>
        <w:rPr>
          <w:rFonts w:hint="eastAsia" w:ascii="宋体" w:hAnsi="宋体" w:eastAsia="宋体" w:cs="宋体"/>
          <w:b/>
          <w:kern w:val="0"/>
          <w:sz w:val="36"/>
          <w:szCs w:val="36"/>
          <w:lang w:val="en-US" w:eastAsia="zh-CN" w:bidi="ar-SA"/>
        </w:rPr>
        <w:pict>
          <v:rect id="文本框 2" o:spid="_x0000_s1030" o:spt="1" style="position:absolute;left:0pt;margin-left:176pt;margin-top:699.5pt;height:144pt;width:323.1pt;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style="mso-fit-shape-to-text:t;">
              <w:txbxContent>
                <w:p>
                  <w:pPr>
                    <w:rPr>
                      <w:rFonts w:hint="eastAsia" w:ascii="华文楷体" w:hAnsi="华文楷体" w:eastAsia="华文楷体" w:cs="华文楷体"/>
                      <w:b/>
                      <w:bCs/>
                      <w:color w:val="auto"/>
                      <w:sz w:val="40"/>
                      <w:szCs w:val="40"/>
                      <w:lang w:val="en-US" w:eastAsia="zh-CN"/>
                    </w:rPr>
                  </w:pPr>
                  <w:r>
                    <w:rPr>
                      <w:rFonts w:hint="eastAsia" w:ascii="华文楷体" w:hAnsi="华文楷体" w:eastAsia="华文楷体" w:cs="华文楷体"/>
                      <w:b/>
                      <w:bCs/>
                      <w:color w:val="auto"/>
                      <w:sz w:val="40"/>
                      <w:szCs w:val="40"/>
                      <w:lang w:val="en-US" w:eastAsia="zh-CN"/>
                    </w:rPr>
                    <w:t>——东莞市和阳公益发展促进中心</w:t>
                  </w:r>
                </w:p>
              </w:txbxContent>
            </v:textbox>
          </v:rect>
        </w:pict>
      </w:r>
      <w:r>
        <w:rPr>
          <w:rFonts w:hint="eastAsia" w:ascii="宋体" w:hAnsi="宋体" w:eastAsia="宋体" w:cs="宋体"/>
          <w:b/>
          <w:kern w:val="0"/>
          <w:sz w:val="36"/>
          <w:szCs w:val="36"/>
          <w:lang w:val="en-US" w:eastAsia="zh-CN" w:bidi="ar-SA"/>
        </w:rPr>
        <w:pict>
          <v:rect id="文本框 4" o:spid="_x0000_s1031" o:spt="1" style="position:absolute;left:0pt;margin-left:-87.9pt;margin-top:166pt;height:194.6pt;width:594.05pt;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w:txbxContent>
                <w:p>
                  <w:pPr>
                    <w:spacing w:line="240" w:lineRule="auto"/>
                    <w:jc w:val="center"/>
                    <w:rPr>
                      <w:rFonts w:hint="eastAsia" w:ascii="微软雅黑" w:hAnsi="微软雅黑" w:eastAsia="微软雅黑" w:cs="微软雅黑"/>
                      <w:b/>
                      <w:bCs/>
                      <w:color w:val="7E7E7E"/>
                      <w:sz w:val="52"/>
                      <w:szCs w:val="52"/>
                      <w:lang w:eastAsia="zh-CN"/>
                    </w:rPr>
                  </w:pPr>
                  <w:r>
                    <w:rPr>
                      <w:rFonts w:hint="eastAsia" w:ascii="微软雅黑" w:hAnsi="微软雅黑" w:eastAsia="微软雅黑" w:cs="微软雅黑"/>
                      <w:b/>
                      <w:bCs/>
                      <w:color w:val="auto"/>
                      <w:sz w:val="52"/>
                      <w:szCs w:val="52"/>
                      <w:lang w:eastAsia="zh-CN"/>
                    </w:rPr>
                    <w:t>202</w:t>
                  </w:r>
                  <w:r>
                    <w:rPr>
                      <w:rFonts w:hint="eastAsia" w:ascii="微软雅黑" w:hAnsi="微软雅黑" w:eastAsia="微软雅黑" w:cs="微软雅黑"/>
                      <w:b/>
                      <w:bCs/>
                      <w:color w:val="auto"/>
                      <w:sz w:val="52"/>
                      <w:szCs w:val="52"/>
                      <w:lang w:val="en-US" w:eastAsia="zh-CN"/>
                    </w:rPr>
                    <w:t>0</w:t>
                  </w:r>
                  <w:r>
                    <w:rPr>
                      <w:rFonts w:hint="eastAsia" w:ascii="微软雅黑" w:hAnsi="微软雅黑" w:eastAsia="微软雅黑" w:cs="微软雅黑"/>
                      <w:b/>
                      <w:bCs/>
                      <w:color w:val="auto"/>
                      <w:sz w:val="52"/>
                      <w:szCs w:val="52"/>
                      <w:lang w:eastAsia="zh-CN"/>
                    </w:rPr>
                    <w:t>年东莞社会组织发展扶持专项资金资助项目</w:t>
                  </w:r>
                </w:p>
                <w:p>
                  <w:pPr>
                    <w:spacing w:line="240" w:lineRule="auto"/>
                    <w:jc w:val="center"/>
                    <w:rPr>
                      <w:rFonts w:hint="eastAsia" w:ascii="微软雅黑" w:hAnsi="微软雅黑" w:eastAsia="微软雅黑" w:cs="微软雅黑"/>
                      <w:b/>
                      <w:bCs/>
                      <w:color w:val="7E7E7E"/>
                      <w:sz w:val="44"/>
                      <w:szCs w:val="44"/>
                      <w:u w:val="double"/>
                      <w:lang w:val="en-US" w:eastAsia="zh-CN"/>
                    </w:rPr>
                  </w:pPr>
                </w:p>
                <w:p>
                  <w:pPr>
                    <w:spacing w:line="240" w:lineRule="auto"/>
                    <w:jc w:val="center"/>
                    <w:rPr>
                      <w:rFonts w:hint="eastAsia" w:ascii="隶书" w:hAnsi="隶书" w:eastAsia="隶书" w:cs="隶书"/>
                      <w:b/>
                      <w:bCs/>
                      <w:color w:val="auto"/>
                      <w:sz w:val="56"/>
                      <w:szCs w:val="56"/>
                      <w:u w:val="double"/>
                      <w:lang w:eastAsia="zh-CN"/>
                    </w:rPr>
                  </w:pPr>
                  <w:r>
                    <w:rPr>
                      <w:rFonts w:hint="eastAsia" w:ascii="隶书" w:hAnsi="隶书" w:eastAsia="隶书" w:cs="隶书"/>
                      <w:b/>
                      <w:bCs/>
                      <w:color w:val="auto"/>
                      <w:sz w:val="56"/>
                      <w:szCs w:val="56"/>
                      <w:u w:val="double"/>
                      <w:lang w:eastAsia="zh-CN"/>
                    </w:rPr>
                    <w:t>末</w:t>
                  </w:r>
                  <w:r>
                    <w:rPr>
                      <w:rFonts w:hint="eastAsia" w:ascii="隶书" w:hAnsi="隶书" w:eastAsia="隶书" w:cs="隶书"/>
                      <w:b/>
                      <w:bCs/>
                      <w:color w:val="auto"/>
                      <w:sz w:val="56"/>
                      <w:szCs w:val="56"/>
                      <w:u w:val="double"/>
                    </w:rPr>
                    <w:t>期评估</w:t>
                  </w:r>
                  <w:r>
                    <w:rPr>
                      <w:rFonts w:hint="eastAsia" w:ascii="隶书" w:hAnsi="隶书" w:eastAsia="隶书" w:cs="隶书"/>
                      <w:b/>
                      <w:bCs/>
                      <w:color w:val="auto"/>
                      <w:sz w:val="56"/>
                      <w:szCs w:val="56"/>
                      <w:u w:val="double"/>
                      <w:lang w:val="en-US" w:eastAsia="zh-CN"/>
                    </w:rPr>
                    <w:t>方案</w:t>
                  </w:r>
                </w:p>
                <w:p>
                  <w:pPr>
                    <w:widowControl w:val="0"/>
                    <w:wordWrap/>
                    <w:adjustRightInd/>
                    <w:snapToGrid/>
                    <w:spacing w:line="240" w:lineRule="auto"/>
                    <w:ind w:left="0" w:leftChars="0" w:right="0" w:firstLine="0" w:firstLineChars="0"/>
                    <w:jc w:val="both"/>
                    <w:textAlignment w:val="auto"/>
                    <w:outlineLvl w:val="9"/>
                    <w:rPr>
                      <w:rFonts w:hint="eastAsia" w:ascii="微软雅黑" w:hAnsi="微软雅黑" w:eastAsia="微软雅黑" w:cs="微软雅黑"/>
                      <w:b/>
                      <w:bCs/>
                      <w:color w:val="585858"/>
                      <w:sz w:val="48"/>
                      <w:szCs w:val="48"/>
                      <w:lang w:eastAsia="zh-CN"/>
                    </w:rPr>
                  </w:pPr>
                </w:p>
              </w:txbxContent>
            </v:textbox>
          </v:rect>
        </w:pict>
      </w:r>
      <w:r>
        <w:rPr>
          <w:rFonts w:hint="eastAsia" w:ascii="宋体" w:hAnsi="宋体" w:eastAsia="宋体" w:cs="宋体"/>
          <w:b/>
          <w:kern w:val="0"/>
          <w:sz w:val="36"/>
          <w:szCs w:val="36"/>
          <w:lang w:val="en-US" w:eastAsia="zh-CN" w:bidi="ar-SA"/>
        </w:rPr>
        <w:pict>
          <v:shape id="图片 103" o:spid="_x0000_s1032" o:spt="75" type="#_x0000_t75" style="position:absolute;left:0pt;margin-left:-93.1pt;margin-top:-71.6pt;height:842pt;width:600.4pt;z-index:251658240;mso-width-relative:page;mso-height-relative:page;" fillcolor="#FFFFFF" filled="f" o:preferrelative="t" stroked="f" coordsize="21600,21600">
            <v:path/>
            <v:fill on="f" color2="#FFFFFF" focussize="0,0"/>
            <v:stroke on="f"/>
            <v:imagedata r:id="rId7" gain="65536f" blacklevel="0f" gamma="0" o:title=""/>
            <o:lock v:ext="edit" position="f" selection="f" grouping="f" rotation="f" cropping="f" text="f" aspectratio="t"/>
          </v:shape>
        </w:pict>
      </w:r>
    </w:p>
    <w:p>
      <w:pPr>
        <w:spacing w:beforeLines="100" w:afterLines="100" w:line="360" w:lineRule="auto"/>
        <w:jc w:val="center"/>
        <w:outlineLvl w:val="1"/>
        <w:rPr>
          <w:bCs/>
          <w:sz w:val="24"/>
        </w:rPr>
      </w:pPr>
      <w:r>
        <w:rPr>
          <w:rFonts w:hint="eastAsia"/>
          <w:b/>
          <w:bCs/>
          <w:sz w:val="44"/>
          <w:szCs w:val="44"/>
          <w:lang w:val="en-US" w:eastAsia="zh-CN"/>
        </w:rPr>
        <w:t>202</w:t>
      </w:r>
      <w:r>
        <w:rPr>
          <w:rFonts w:hint="eastAsia"/>
          <w:b/>
          <w:bCs/>
          <w:color w:val="auto"/>
          <w:sz w:val="44"/>
          <w:szCs w:val="44"/>
          <w:lang w:val="en-US" w:eastAsia="zh-CN"/>
        </w:rPr>
        <w:t>0</w:t>
      </w:r>
      <w:r>
        <w:rPr>
          <w:rFonts w:hint="eastAsia"/>
          <w:b/>
          <w:bCs/>
          <w:sz w:val="44"/>
          <w:szCs w:val="44"/>
          <w:lang w:val="en-US" w:eastAsia="zh-CN"/>
        </w:rPr>
        <w:t>年东莞社会组织发展扶持专项资金资助项目末期</w:t>
      </w:r>
      <w:r>
        <w:rPr>
          <w:rFonts w:hint="eastAsia"/>
          <w:b/>
          <w:bCs/>
          <w:sz w:val="44"/>
          <w:szCs w:val="44"/>
        </w:rPr>
        <w:t>评估方案</w:t>
      </w:r>
    </w:p>
    <w:p>
      <w:pPr>
        <w:spacing w:line="360" w:lineRule="auto"/>
        <w:outlineLvl w:val="0"/>
        <w:rPr>
          <w:rFonts w:ascii="宋体" w:hAnsi="宋体" w:cs="宋体"/>
          <w:b/>
          <w:bCs/>
          <w:sz w:val="28"/>
          <w:szCs w:val="28"/>
        </w:rPr>
      </w:pPr>
      <w:r>
        <w:rPr>
          <w:rFonts w:hint="eastAsia" w:ascii="宋体" w:hAnsi="宋体" w:cs="宋体"/>
          <w:b/>
          <w:bCs/>
          <w:sz w:val="28"/>
          <w:szCs w:val="28"/>
          <w:lang w:val="en-US" w:eastAsia="zh-CN"/>
        </w:rPr>
        <w:t xml:space="preserve">    </w:t>
      </w:r>
      <w:r>
        <w:rPr>
          <w:rFonts w:hint="eastAsia" w:ascii="宋体" w:hAnsi="宋体" w:cs="宋体"/>
          <w:b/>
          <w:bCs/>
          <w:sz w:val="28"/>
          <w:szCs w:val="28"/>
        </w:rPr>
        <w:t>一、项目背景</w:t>
      </w:r>
    </w:p>
    <w:p>
      <w:pPr>
        <w:widowControl w:val="0"/>
        <w:numPr>
          <w:ilvl w:val="0"/>
          <w:numId w:val="0"/>
        </w:numPr>
        <w:adjustRightInd/>
        <w:snapToGrid/>
        <w:spacing w:line="360" w:lineRule="auto"/>
        <w:ind w:firstLine="560" w:firstLineChars="200"/>
        <w:textAlignment w:val="auto"/>
        <w:outlineLvl w:val="9"/>
        <w:rPr>
          <w:rFonts w:hint="eastAsia"/>
          <w:b w:val="0"/>
          <w:bCs w:val="0"/>
          <w:sz w:val="28"/>
          <w:szCs w:val="28"/>
          <w:lang w:val="en-US" w:eastAsia="zh-CN"/>
        </w:rPr>
      </w:pPr>
      <w:r>
        <w:rPr>
          <w:rFonts w:hint="eastAsia"/>
          <w:b w:val="0"/>
          <w:bCs w:val="0"/>
          <w:sz w:val="28"/>
          <w:szCs w:val="28"/>
          <w:lang w:val="en-US" w:eastAsia="zh-CN"/>
        </w:rPr>
        <w:t>党的十九大报告指出要“加强社会治理制度建设，完善党委领导、政府负责、社会协同、公众参与、法治保障的社会治理体制”，让社会组织激发出强大的社会参与和自主能动力量，成为社会协同中的重要力量。目前，政府职能转移已成为社会组织参与社会治理的重要途径之一，部分政府职能向社会组织转移已成必然趋势，向社会组织购买服务的规模和内容日益扩大，然而，在职能转移和购买服务的同时，也必须注重社会组织的承接能力以及加强对社会组织的监管，保证社会组织“接得住，用得好”。</w:t>
      </w:r>
    </w:p>
    <w:p>
      <w:pPr>
        <w:widowControl w:val="0"/>
        <w:numPr>
          <w:ilvl w:val="0"/>
          <w:numId w:val="0"/>
        </w:numPr>
        <w:adjustRightInd/>
        <w:snapToGrid/>
        <w:spacing w:line="360" w:lineRule="auto"/>
        <w:ind w:firstLine="560" w:firstLineChars="200"/>
        <w:textAlignment w:val="auto"/>
        <w:outlineLvl w:val="9"/>
        <w:rPr>
          <w:rFonts w:hint="eastAsia"/>
          <w:b w:val="0"/>
          <w:bCs w:val="0"/>
          <w:sz w:val="28"/>
          <w:szCs w:val="28"/>
          <w:lang w:val="en-US" w:eastAsia="zh-CN"/>
        </w:rPr>
      </w:pPr>
      <w:r>
        <w:rPr>
          <w:rFonts w:hint="eastAsia"/>
          <w:b w:val="0"/>
          <w:bCs w:val="0"/>
          <w:sz w:val="28"/>
          <w:szCs w:val="28"/>
          <w:lang w:val="en-US" w:eastAsia="zh-CN"/>
        </w:rPr>
        <w:t>为客观公正评估我市社会组织发展扶持专项资金资助项目成效及专项资金的使用效果，引导获资助项目实施的规范化及专业化，提升专项资金使用绩效及项目的社会服务效果，东莞市社会组织事务中心委托东莞市和阳公益发展促进中心（以下简称“和阳”）对资助项目开展末期评估工作，特制定本方案。</w:t>
      </w:r>
    </w:p>
    <w:p>
      <w:pPr>
        <w:widowControl w:val="0"/>
        <w:numPr>
          <w:ilvl w:val="0"/>
          <w:numId w:val="0"/>
        </w:numPr>
        <w:adjustRightInd/>
        <w:snapToGrid/>
        <w:spacing w:line="360" w:lineRule="auto"/>
        <w:textAlignment w:val="auto"/>
        <w:outlineLvl w:val="9"/>
        <w:rPr>
          <w:rFonts w:hint="eastAsia"/>
          <w:b/>
          <w:bCs/>
          <w:sz w:val="28"/>
          <w:szCs w:val="28"/>
          <w:lang w:val="en-US" w:eastAsia="zh-CN"/>
        </w:rPr>
      </w:pPr>
      <w:r>
        <w:rPr>
          <w:rFonts w:hint="eastAsia"/>
          <w:b/>
          <w:bCs/>
          <w:sz w:val="28"/>
          <w:szCs w:val="28"/>
          <w:lang w:val="en-US" w:eastAsia="zh-CN"/>
        </w:rPr>
        <w:t xml:space="preserve">    二、评估目标</w:t>
      </w:r>
    </w:p>
    <w:p>
      <w:pPr>
        <w:widowControl w:val="0"/>
        <w:numPr>
          <w:ilvl w:val="0"/>
          <w:numId w:val="1"/>
        </w:numPr>
        <w:adjustRightInd/>
        <w:snapToGrid/>
        <w:spacing w:line="360" w:lineRule="auto"/>
        <w:ind w:left="480" w:leftChars="0" w:firstLine="0" w:firstLineChars="0"/>
        <w:textAlignment w:val="auto"/>
        <w:outlineLvl w:val="9"/>
        <w:rPr>
          <w:rFonts w:hint="eastAsia"/>
          <w:b w:val="0"/>
          <w:bCs w:val="0"/>
          <w:sz w:val="28"/>
          <w:szCs w:val="28"/>
          <w:lang w:val="en-US" w:eastAsia="zh-CN"/>
        </w:rPr>
      </w:pPr>
      <w:r>
        <w:rPr>
          <w:rFonts w:hint="eastAsia"/>
          <w:b w:val="0"/>
          <w:bCs w:val="0"/>
          <w:sz w:val="28"/>
          <w:szCs w:val="28"/>
          <w:lang w:val="en-US" w:eastAsia="zh-CN"/>
        </w:rPr>
        <w:t>客观评估专项资金资助项目实施情况及实施成果；</w:t>
      </w:r>
    </w:p>
    <w:p>
      <w:pPr>
        <w:widowControl w:val="0"/>
        <w:numPr>
          <w:ilvl w:val="0"/>
          <w:numId w:val="1"/>
        </w:numPr>
        <w:adjustRightInd/>
        <w:snapToGrid/>
        <w:spacing w:line="360" w:lineRule="auto"/>
        <w:ind w:left="480" w:leftChars="0" w:firstLine="0" w:firstLineChars="0"/>
        <w:textAlignment w:val="auto"/>
        <w:outlineLvl w:val="9"/>
        <w:rPr>
          <w:rFonts w:hint="eastAsia"/>
          <w:b w:val="0"/>
          <w:bCs w:val="0"/>
          <w:sz w:val="28"/>
          <w:szCs w:val="28"/>
          <w:lang w:val="en-US" w:eastAsia="zh-CN"/>
        </w:rPr>
      </w:pPr>
      <w:r>
        <w:rPr>
          <w:rFonts w:hint="eastAsia"/>
          <w:b w:val="0"/>
          <w:bCs w:val="0"/>
          <w:sz w:val="28"/>
          <w:szCs w:val="28"/>
          <w:lang w:val="en-US" w:eastAsia="zh-CN"/>
        </w:rPr>
        <w:t>促进专项资金资助项目规范动作、健康发展；</w:t>
      </w:r>
    </w:p>
    <w:p>
      <w:pPr>
        <w:widowControl w:val="0"/>
        <w:numPr>
          <w:ilvl w:val="0"/>
          <w:numId w:val="1"/>
        </w:numPr>
        <w:adjustRightInd/>
        <w:snapToGrid/>
        <w:spacing w:line="360" w:lineRule="auto"/>
        <w:ind w:left="0" w:leftChars="0" w:firstLine="560" w:firstLineChars="200"/>
        <w:textAlignment w:val="auto"/>
        <w:outlineLvl w:val="9"/>
        <w:rPr>
          <w:rFonts w:hint="eastAsia"/>
          <w:b w:val="0"/>
          <w:bCs w:val="0"/>
          <w:sz w:val="28"/>
          <w:szCs w:val="28"/>
          <w:lang w:val="en-US" w:eastAsia="zh-CN"/>
        </w:rPr>
      </w:pPr>
      <w:r>
        <w:rPr>
          <w:rFonts w:hint="eastAsia"/>
          <w:b w:val="0"/>
          <w:bCs w:val="0"/>
          <w:sz w:val="28"/>
          <w:szCs w:val="28"/>
          <w:lang w:val="en-US" w:eastAsia="zh-CN"/>
        </w:rPr>
        <w:t>出具评估结果并形成评估结论，为社会组织完善项目服务及优化我市社会组织发展扶持专项资金资助项目工作模式提供借鉴。</w:t>
      </w:r>
    </w:p>
    <w:p>
      <w:pPr>
        <w:widowControl w:val="0"/>
        <w:numPr>
          <w:ilvl w:val="0"/>
          <w:numId w:val="0"/>
        </w:numPr>
        <w:adjustRightInd/>
        <w:snapToGrid/>
        <w:spacing w:line="360" w:lineRule="auto"/>
        <w:textAlignment w:val="auto"/>
        <w:outlineLvl w:val="9"/>
        <w:rPr>
          <w:rFonts w:hint="eastAsia"/>
          <w:b/>
          <w:bCs/>
          <w:sz w:val="28"/>
          <w:szCs w:val="28"/>
          <w:lang w:val="en-US" w:eastAsia="zh-CN"/>
        </w:rPr>
      </w:pPr>
      <w:r>
        <w:rPr>
          <w:rFonts w:hint="eastAsia"/>
          <w:b/>
          <w:bCs/>
          <w:sz w:val="28"/>
          <w:szCs w:val="28"/>
          <w:lang w:val="en-US" w:eastAsia="zh-CN"/>
        </w:rPr>
        <w:t xml:space="preserve">    三、评估周期</w:t>
      </w:r>
    </w:p>
    <w:p>
      <w:pPr>
        <w:widowControl w:val="0"/>
        <w:numPr>
          <w:ilvl w:val="0"/>
          <w:numId w:val="0"/>
        </w:numPr>
        <w:adjustRightInd/>
        <w:snapToGrid/>
        <w:spacing w:line="360" w:lineRule="auto"/>
        <w:ind w:leftChars="200"/>
        <w:textAlignment w:val="auto"/>
        <w:outlineLvl w:val="9"/>
        <w:rPr>
          <w:rFonts w:hint="eastAsia"/>
          <w:b w:val="0"/>
          <w:bCs w:val="0"/>
          <w:color w:val="FF0000"/>
          <w:sz w:val="28"/>
          <w:szCs w:val="28"/>
          <w:lang w:val="en-US" w:eastAsia="zh-CN"/>
        </w:rPr>
      </w:pPr>
      <w:r>
        <w:rPr>
          <w:rFonts w:hint="eastAsia"/>
          <w:b w:val="0"/>
          <w:bCs w:val="0"/>
          <w:color w:val="FF0000"/>
          <w:sz w:val="28"/>
          <w:szCs w:val="28"/>
          <w:lang w:val="en-US" w:eastAsia="zh-CN"/>
        </w:rPr>
        <w:t xml:space="preserve"> 2021年4月2日—5月30日</w:t>
      </w:r>
    </w:p>
    <w:p>
      <w:pPr>
        <w:widowControl w:val="0"/>
        <w:numPr>
          <w:ilvl w:val="0"/>
          <w:numId w:val="0"/>
        </w:numPr>
        <w:adjustRightInd/>
        <w:snapToGrid/>
        <w:spacing w:line="360" w:lineRule="auto"/>
        <w:textAlignment w:val="auto"/>
        <w:outlineLvl w:val="9"/>
        <w:rPr>
          <w:rFonts w:hint="eastAsia"/>
          <w:b/>
          <w:bCs/>
          <w:sz w:val="28"/>
          <w:szCs w:val="28"/>
          <w:lang w:val="en-US" w:eastAsia="zh-CN"/>
        </w:rPr>
      </w:pPr>
      <w:r>
        <w:rPr>
          <w:rFonts w:hint="eastAsia"/>
          <w:b/>
          <w:bCs/>
          <w:sz w:val="28"/>
          <w:szCs w:val="28"/>
          <w:lang w:val="en-US" w:eastAsia="zh-CN"/>
        </w:rPr>
        <w:t xml:space="preserve">    四、评估对象</w:t>
      </w:r>
    </w:p>
    <w:p>
      <w:pPr>
        <w:widowControl w:val="0"/>
        <w:numPr>
          <w:ilvl w:val="0"/>
          <w:numId w:val="0"/>
        </w:numPr>
        <w:adjustRightInd/>
        <w:snapToGrid/>
        <w:spacing w:line="360" w:lineRule="auto"/>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20</w:t>
      </w:r>
      <w:r>
        <w:rPr>
          <w:rFonts w:hint="eastAsia"/>
          <w:b w:val="0"/>
          <w:bCs w:val="0"/>
          <w:color w:val="auto"/>
          <w:sz w:val="28"/>
          <w:szCs w:val="28"/>
          <w:lang w:val="en-US" w:eastAsia="zh-CN"/>
        </w:rPr>
        <w:t>20</w:t>
      </w:r>
      <w:r>
        <w:rPr>
          <w:rFonts w:hint="eastAsia"/>
          <w:b w:val="0"/>
          <w:bCs w:val="0"/>
          <w:sz w:val="28"/>
          <w:szCs w:val="28"/>
          <w:lang w:val="en-US" w:eastAsia="zh-CN"/>
        </w:rPr>
        <w:t>年东莞市社会组织发展扶持专项资金资助项目，共</w:t>
      </w:r>
      <w:r>
        <w:rPr>
          <w:rFonts w:hint="eastAsia"/>
          <w:b w:val="0"/>
          <w:bCs w:val="0"/>
          <w:color w:val="auto"/>
          <w:sz w:val="28"/>
          <w:szCs w:val="28"/>
          <w:lang w:val="en-US" w:eastAsia="zh-CN"/>
        </w:rPr>
        <w:t>20</w:t>
      </w:r>
      <w:r>
        <w:rPr>
          <w:rFonts w:hint="eastAsia"/>
          <w:b w:val="0"/>
          <w:bCs w:val="0"/>
          <w:sz w:val="28"/>
          <w:szCs w:val="28"/>
          <w:lang w:val="en-US" w:eastAsia="zh-CN"/>
        </w:rPr>
        <w:t>个。</w:t>
      </w:r>
    </w:p>
    <w:p>
      <w:pPr>
        <w:widowControl w:val="0"/>
        <w:numPr>
          <w:ilvl w:val="0"/>
          <w:numId w:val="0"/>
        </w:numPr>
        <w:adjustRightInd/>
        <w:snapToGrid/>
        <w:spacing w:line="360" w:lineRule="auto"/>
        <w:textAlignment w:val="auto"/>
        <w:outlineLvl w:val="9"/>
        <w:rPr>
          <w:rFonts w:hint="eastAsia"/>
          <w:b/>
          <w:bCs/>
          <w:sz w:val="28"/>
          <w:szCs w:val="28"/>
          <w:lang w:val="en-US" w:eastAsia="zh-CN"/>
        </w:rPr>
      </w:pPr>
      <w:r>
        <w:rPr>
          <w:rFonts w:hint="eastAsia"/>
          <w:b/>
          <w:bCs/>
          <w:sz w:val="28"/>
          <w:szCs w:val="28"/>
          <w:lang w:val="en-US" w:eastAsia="zh-CN"/>
        </w:rPr>
        <w:t xml:space="preserve">    五、评估内容</w:t>
      </w:r>
    </w:p>
    <w:p>
      <w:pPr>
        <w:widowControl w:val="0"/>
        <w:numPr>
          <w:ilvl w:val="0"/>
          <w:numId w:val="0"/>
        </w:numPr>
        <w:adjustRightInd/>
        <w:snapToGrid/>
        <w:spacing w:line="360" w:lineRule="auto"/>
        <w:ind w:leftChars="0" w:firstLine="560" w:firstLine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评估工作结合项目实际情况，制定了《202</w:t>
      </w:r>
      <w:r>
        <w:rPr>
          <w:rFonts w:hint="eastAsia"/>
          <w:b w:val="0"/>
          <w:bCs w:val="0"/>
          <w:color w:val="auto"/>
          <w:sz w:val="28"/>
          <w:szCs w:val="28"/>
          <w:lang w:val="en-US" w:eastAsia="zh-CN"/>
        </w:rPr>
        <w:t>0</w:t>
      </w:r>
      <w:r>
        <w:rPr>
          <w:rFonts w:hint="eastAsia"/>
          <w:b w:val="0"/>
          <w:bCs w:val="0"/>
          <w:sz w:val="28"/>
          <w:szCs w:val="28"/>
          <w:lang w:val="en-US" w:eastAsia="zh-CN"/>
        </w:rPr>
        <w:t>年东莞市社会组织发展扶持专项资金资助项目末期评估标准》（以下简称评估标准），其中包含指标内容、指标分值及指标考核方向。评估指标满分100分，包含项目管理、财务管理及项目成效三大部分。此外，本次评估指标增设加分项，对项目在运营周期内获得的成果荣誉等方面进行考评予以加分，并对投诉与负面影响，虚假资料或违规违纪等情况予以扣分。</w:t>
      </w:r>
    </w:p>
    <w:p>
      <w:pPr>
        <w:widowControl w:val="0"/>
        <w:numPr>
          <w:ilvl w:val="0"/>
          <w:numId w:val="0"/>
        </w:numPr>
        <w:adjustRightInd/>
        <w:snapToGrid/>
        <w:spacing w:line="360" w:lineRule="auto"/>
        <w:ind w:firstLine="280" w:firstLineChars="100"/>
        <w:jc w:val="both"/>
        <w:textAlignment w:val="auto"/>
        <w:outlineLvl w:val="9"/>
        <w:rPr>
          <w:rFonts w:hint="eastAsia"/>
          <w:b w:val="0"/>
          <w:bCs w:val="0"/>
          <w:sz w:val="28"/>
          <w:szCs w:val="28"/>
          <w:lang w:val="en-US" w:eastAsia="zh-CN"/>
        </w:rPr>
      </w:pPr>
      <w:r>
        <w:rPr>
          <w:rFonts w:hint="eastAsia"/>
          <w:b w:val="0"/>
          <w:bCs w:val="0"/>
          <w:sz w:val="28"/>
          <w:szCs w:val="28"/>
          <w:lang w:val="en-US" w:eastAsia="zh-CN"/>
        </w:rPr>
        <w:t>（一）项目管理：从服务实施管理、资源整合管理、制度建设与档案管理、风险管理、人力资源管理、变更管理及利益相关方管理等机制建设与执行情况等方面，考评分析项目内部管理对项目运作及目标达成的影响，亦考评项目内部管理的规范性。</w:t>
      </w:r>
    </w:p>
    <w:p>
      <w:pPr>
        <w:widowControl w:val="0"/>
        <w:numPr>
          <w:ilvl w:val="0"/>
          <w:numId w:val="0"/>
        </w:numPr>
        <w:adjustRightInd/>
        <w:snapToGrid/>
        <w:spacing w:line="360" w:lineRule="auto"/>
        <w:ind w:firstLine="280" w:firstLineChars="100"/>
        <w:jc w:val="both"/>
        <w:textAlignment w:val="auto"/>
        <w:outlineLvl w:val="9"/>
        <w:rPr>
          <w:rFonts w:hint="eastAsia"/>
          <w:b w:val="0"/>
          <w:bCs w:val="0"/>
          <w:sz w:val="28"/>
          <w:szCs w:val="28"/>
          <w:lang w:val="en-US" w:eastAsia="zh-CN"/>
        </w:rPr>
      </w:pPr>
      <w:r>
        <w:rPr>
          <w:rFonts w:hint="eastAsia"/>
          <w:b w:val="0"/>
          <w:bCs w:val="0"/>
          <w:sz w:val="28"/>
          <w:szCs w:val="28"/>
          <w:lang w:val="en-US" w:eastAsia="zh-CN"/>
        </w:rPr>
        <w:t>（二）财务管理：从财务制度的制定与执行、财务支出管理等方面，考评项目执行机构的财务监控力度与资金使用的安全合理性。</w:t>
      </w:r>
    </w:p>
    <w:p>
      <w:pPr>
        <w:widowControl w:val="0"/>
        <w:numPr>
          <w:ilvl w:val="0"/>
          <w:numId w:val="0"/>
        </w:numPr>
        <w:adjustRightInd/>
        <w:snapToGrid/>
        <w:spacing w:line="360" w:lineRule="auto"/>
        <w:ind w:firstLine="280" w:firstLineChars="100"/>
        <w:jc w:val="both"/>
        <w:textAlignment w:val="auto"/>
        <w:outlineLvl w:val="9"/>
        <w:rPr>
          <w:rFonts w:hint="eastAsia"/>
          <w:b w:val="0"/>
          <w:bCs w:val="0"/>
          <w:sz w:val="28"/>
          <w:szCs w:val="28"/>
          <w:lang w:val="en-US" w:eastAsia="zh-CN"/>
        </w:rPr>
      </w:pPr>
      <w:r>
        <w:rPr>
          <w:rFonts w:hint="eastAsia"/>
          <w:b w:val="0"/>
          <w:bCs w:val="0"/>
          <w:sz w:val="28"/>
          <w:szCs w:val="28"/>
          <w:lang w:val="en-US" w:eastAsia="zh-CN"/>
        </w:rPr>
        <w:t>（三）项目成效：从目标完成度、媒体宣传与推广、项目产出及项目评价等方面对项目成效进行考评。</w:t>
      </w:r>
    </w:p>
    <w:p>
      <w:pPr>
        <w:widowControl w:val="0"/>
        <w:numPr>
          <w:ilvl w:val="0"/>
          <w:numId w:val="0"/>
        </w:numPr>
        <w:adjustRightInd/>
        <w:snapToGrid/>
        <w:spacing w:line="360" w:lineRule="auto"/>
        <w:ind w:firstLine="480"/>
        <w:jc w:val="both"/>
        <w:textAlignment w:val="auto"/>
        <w:outlineLvl w:val="9"/>
        <w:rPr>
          <w:rFonts w:hint="eastAsia"/>
          <w:b w:val="0"/>
          <w:bCs w:val="0"/>
          <w:sz w:val="28"/>
          <w:szCs w:val="28"/>
          <w:lang w:val="en-US" w:eastAsia="zh-CN"/>
        </w:rPr>
      </w:pPr>
      <w:r>
        <w:rPr>
          <w:rFonts w:hint="eastAsia"/>
          <w:b w:val="0"/>
          <w:bCs w:val="0"/>
          <w:sz w:val="28"/>
          <w:szCs w:val="28"/>
          <w:lang w:val="en-US" w:eastAsia="zh-CN"/>
        </w:rPr>
        <w:t>具体详见《2</w:t>
      </w:r>
      <w:r>
        <w:rPr>
          <w:rFonts w:hint="eastAsia"/>
          <w:b w:val="0"/>
          <w:bCs w:val="0"/>
          <w:color w:val="auto"/>
          <w:sz w:val="28"/>
          <w:szCs w:val="28"/>
          <w:lang w:val="en-US" w:eastAsia="zh-CN"/>
        </w:rPr>
        <w:t>020</w:t>
      </w:r>
      <w:r>
        <w:rPr>
          <w:rFonts w:hint="eastAsia"/>
          <w:b w:val="0"/>
          <w:bCs w:val="0"/>
          <w:sz w:val="28"/>
          <w:szCs w:val="28"/>
          <w:lang w:val="en-US" w:eastAsia="zh-CN"/>
        </w:rPr>
        <w:t>年东莞市社会组织发展扶持专项资金资助项目末期评估标准》（附件1）</w:t>
      </w:r>
    </w:p>
    <w:p>
      <w:pPr>
        <w:widowControl w:val="0"/>
        <w:numPr>
          <w:ilvl w:val="0"/>
          <w:numId w:val="0"/>
        </w:numPr>
        <w:adjustRightInd/>
        <w:snapToGrid/>
        <w:spacing w:line="360" w:lineRule="auto"/>
        <w:jc w:val="both"/>
        <w:textAlignment w:val="auto"/>
        <w:outlineLvl w:val="9"/>
        <w:rPr>
          <w:rFonts w:hint="eastAsia"/>
          <w:b/>
          <w:bCs/>
          <w:sz w:val="28"/>
          <w:szCs w:val="28"/>
          <w:lang w:val="en-US" w:eastAsia="zh-CN"/>
        </w:rPr>
      </w:pPr>
      <w:r>
        <w:rPr>
          <w:rFonts w:hint="eastAsia"/>
          <w:b/>
          <w:bCs/>
          <w:sz w:val="28"/>
          <w:szCs w:val="28"/>
          <w:lang w:val="en-US" w:eastAsia="zh-CN"/>
        </w:rPr>
        <w:t xml:space="preserve">    六、评估等级</w:t>
      </w:r>
    </w:p>
    <w:p>
      <w:pPr>
        <w:widowControl w:val="0"/>
        <w:numPr>
          <w:ilvl w:val="0"/>
          <w:numId w:val="0"/>
        </w:numPr>
        <w:adjustRightInd/>
        <w:snapToGrid/>
        <w:spacing w:line="360" w:lineRule="auto"/>
        <w:ind w:left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项目最终分数为项目评估得分与附加分之和，评估等级如下：</w:t>
      </w:r>
    </w:p>
    <w:p>
      <w:pPr>
        <w:widowControl w:val="0"/>
        <w:numPr>
          <w:ilvl w:val="0"/>
          <w:numId w:val="0"/>
        </w:numPr>
        <w:adjustRightInd/>
        <w:snapToGrid/>
        <w:spacing w:line="360" w:lineRule="auto"/>
        <w:ind w:left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——得分不低于90分，评估等级为优秀；</w:t>
      </w:r>
    </w:p>
    <w:p>
      <w:pPr>
        <w:widowControl w:val="0"/>
        <w:numPr>
          <w:ilvl w:val="0"/>
          <w:numId w:val="0"/>
        </w:numPr>
        <w:adjustRightInd/>
        <w:snapToGrid/>
        <w:spacing w:line="360" w:lineRule="auto"/>
        <w:ind w:left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——得分不低于80分，小于90分，评估等级为良好；</w:t>
      </w:r>
    </w:p>
    <w:p>
      <w:pPr>
        <w:widowControl w:val="0"/>
        <w:numPr>
          <w:ilvl w:val="0"/>
          <w:numId w:val="0"/>
        </w:numPr>
        <w:adjustRightInd/>
        <w:snapToGrid/>
        <w:spacing w:line="360" w:lineRule="auto"/>
        <w:ind w:left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——得分不低于60分，小于80分，评估等级为合格；</w:t>
      </w:r>
    </w:p>
    <w:p>
      <w:pPr>
        <w:widowControl w:val="0"/>
        <w:numPr>
          <w:ilvl w:val="0"/>
          <w:numId w:val="0"/>
        </w:numPr>
        <w:adjustRightInd/>
        <w:snapToGrid/>
        <w:spacing w:line="360" w:lineRule="auto"/>
        <w:ind w:left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——得分小于60分，评估等级为不合格。</w:t>
      </w:r>
    </w:p>
    <w:p>
      <w:pPr>
        <w:widowControl w:val="0"/>
        <w:numPr>
          <w:ilvl w:val="0"/>
          <w:numId w:val="0"/>
        </w:numPr>
        <w:adjustRightInd/>
        <w:snapToGrid/>
        <w:spacing w:line="360" w:lineRule="auto"/>
        <w:jc w:val="both"/>
        <w:textAlignment w:val="auto"/>
        <w:outlineLvl w:val="9"/>
        <w:rPr>
          <w:rFonts w:hint="eastAsia"/>
          <w:b/>
          <w:bCs/>
          <w:sz w:val="28"/>
          <w:szCs w:val="28"/>
          <w:lang w:val="en-US" w:eastAsia="zh-CN"/>
        </w:rPr>
      </w:pPr>
      <w:r>
        <w:rPr>
          <w:rFonts w:hint="eastAsia"/>
          <w:b/>
          <w:bCs/>
          <w:sz w:val="28"/>
          <w:szCs w:val="28"/>
          <w:lang w:val="en-US" w:eastAsia="zh-CN"/>
        </w:rPr>
        <w:t xml:space="preserve">    七、实施步骤</w:t>
      </w:r>
    </w:p>
    <w:p>
      <w:pPr>
        <w:widowControl w:val="0"/>
        <w:numPr>
          <w:ilvl w:val="0"/>
          <w:numId w:val="2"/>
        </w:numPr>
        <w:adjustRightInd/>
        <w:snapToGrid/>
        <w:spacing w:line="360" w:lineRule="auto"/>
        <w:ind w:leftChars="200"/>
        <w:jc w:val="both"/>
        <w:textAlignment w:val="auto"/>
        <w:outlineLvl w:val="9"/>
        <w:rPr>
          <w:rFonts w:hint="eastAsia"/>
          <w:b/>
          <w:bCs/>
          <w:sz w:val="28"/>
          <w:szCs w:val="28"/>
          <w:lang w:val="en-US" w:eastAsia="zh-CN"/>
        </w:rPr>
      </w:pPr>
      <w:r>
        <w:rPr>
          <w:rFonts w:hint="eastAsia"/>
          <w:b/>
          <w:bCs/>
          <w:sz w:val="28"/>
          <w:szCs w:val="28"/>
          <w:lang w:val="en-US" w:eastAsia="zh-CN"/>
        </w:rPr>
        <w:t>项目评估说明会（</w:t>
      </w:r>
      <w:r>
        <w:rPr>
          <w:rFonts w:hint="eastAsia"/>
          <w:b/>
          <w:bCs/>
          <w:color w:val="FF0000"/>
          <w:sz w:val="28"/>
          <w:szCs w:val="28"/>
          <w:lang w:val="en-US" w:eastAsia="zh-CN"/>
        </w:rPr>
        <w:t>2021年4月7日</w:t>
      </w:r>
      <w:r>
        <w:rPr>
          <w:rFonts w:hint="eastAsia"/>
          <w:b/>
          <w:bCs/>
          <w:sz w:val="28"/>
          <w:szCs w:val="28"/>
          <w:lang w:val="en-US" w:eastAsia="zh-CN"/>
        </w:rPr>
        <w:t>）</w:t>
      </w:r>
    </w:p>
    <w:p>
      <w:pPr>
        <w:widowControl w:val="0"/>
        <w:numPr>
          <w:ilvl w:val="0"/>
          <w:numId w:val="0"/>
        </w:numPr>
        <w:adjustRightInd/>
        <w:snapToGrid/>
        <w:spacing w:line="360" w:lineRule="auto"/>
        <w:ind w:firstLine="480"/>
        <w:jc w:val="both"/>
        <w:textAlignment w:val="auto"/>
        <w:outlineLvl w:val="9"/>
        <w:rPr>
          <w:rFonts w:hint="eastAsia"/>
          <w:b w:val="0"/>
          <w:bCs w:val="0"/>
          <w:sz w:val="28"/>
          <w:szCs w:val="28"/>
          <w:lang w:val="en-US" w:eastAsia="zh-CN"/>
        </w:rPr>
      </w:pPr>
      <w:r>
        <w:rPr>
          <w:rFonts w:hint="eastAsia"/>
          <w:b w:val="0"/>
          <w:bCs w:val="0"/>
          <w:sz w:val="28"/>
          <w:szCs w:val="28"/>
          <w:lang w:val="en-US" w:eastAsia="zh-CN"/>
        </w:rPr>
        <w:t>通过开展项目评估说明会，对评估标准、工作流程、注意事项等方面进行讲解，提高获资助项目团队对评估工作的理解与配合，为项目评估打下良好的基础。</w:t>
      </w:r>
    </w:p>
    <w:p>
      <w:pPr>
        <w:widowControl w:val="0"/>
        <w:numPr>
          <w:ilvl w:val="0"/>
          <w:numId w:val="2"/>
        </w:numPr>
        <w:adjustRightInd/>
        <w:snapToGrid/>
        <w:spacing w:line="360" w:lineRule="auto"/>
        <w:ind w:left="420" w:leftChars="200" w:firstLine="0" w:firstLineChars="0"/>
        <w:jc w:val="both"/>
        <w:textAlignment w:val="auto"/>
        <w:outlineLvl w:val="9"/>
        <w:rPr>
          <w:rFonts w:hint="eastAsia"/>
          <w:b/>
          <w:bCs/>
          <w:sz w:val="28"/>
          <w:szCs w:val="28"/>
          <w:lang w:val="en-US" w:eastAsia="zh-CN"/>
        </w:rPr>
      </w:pPr>
      <w:r>
        <w:rPr>
          <w:rFonts w:hint="eastAsia"/>
          <w:b/>
          <w:bCs/>
          <w:sz w:val="28"/>
          <w:szCs w:val="28"/>
          <w:lang w:val="en-US" w:eastAsia="zh-CN"/>
        </w:rPr>
        <w:t>获资助项目自评（</w:t>
      </w:r>
      <w:r>
        <w:rPr>
          <w:rFonts w:hint="eastAsia"/>
          <w:b/>
          <w:bCs/>
          <w:color w:val="FF0000"/>
          <w:sz w:val="28"/>
          <w:szCs w:val="28"/>
          <w:lang w:val="en-US" w:eastAsia="zh-CN"/>
        </w:rPr>
        <w:t>2021年4月15日前</w:t>
      </w:r>
      <w:r>
        <w:rPr>
          <w:rFonts w:hint="eastAsia"/>
          <w:b/>
          <w:bCs/>
          <w:sz w:val="28"/>
          <w:szCs w:val="28"/>
          <w:lang w:val="en-US" w:eastAsia="zh-CN"/>
        </w:rPr>
        <w:t>）</w:t>
      </w:r>
    </w:p>
    <w:p>
      <w:pPr>
        <w:widowControl w:val="0"/>
        <w:numPr>
          <w:ilvl w:val="0"/>
          <w:numId w:val="0"/>
        </w:numPr>
        <w:adjustRightInd/>
        <w:snapToGrid/>
        <w:spacing w:line="360" w:lineRule="auto"/>
        <w:ind w:leftChars="0" w:firstLine="560" w:firstLine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根据项目进展周期安排，项目末期评估前10个工作日，和阳将以邮箱及电话等方式向项目方发送末期评估通知，末期评估通知包括末期评估需要的资料、末期评估方式等内容。</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项目方接到末期评估通知后，按项目末期评估资料档案清单准备相关资料，并于</w:t>
      </w:r>
      <w:r>
        <w:rPr>
          <w:rFonts w:hint="eastAsia"/>
          <w:b w:val="0"/>
          <w:bCs w:val="0"/>
          <w:color w:val="FF0000"/>
          <w:sz w:val="28"/>
          <w:szCs w:val="28"/>
          <w:lang w:val="en-US" w:eastAsia="zh-CN"/>
        </w:rPr>
        <w:t>2021年4月15日12：00</w:t>
      </w:r>
      <w:r>
        <w:rPr>
          <w:rFonts w:hint="eastAsia"/>
          <w:b w:val="0"/>
          <w:bCs w:val="0"/>
          <w:sz w:val="28"/>
          <w:szCs w:val="28"/>
          <w:lang w:val="en-US" w:eastAsia="zh-CN"/>
        </w:rPr>
        <w:t>前提交末期评估资料至和阳邮箱dgutpgz@126.com。评估资料包含但不限于《项目末期自评报告》、《项目末期收支明细表》、《项目末期决算表》、《服务对象清单》、《利益相关方清单》等。（详见附件2）</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关于平台类和研究类项目，请项目方使用附件4表格进行自评及准备相关资料并于</w:t>
      </w:r>
      <w:r>
        <w:rPr>
          <w:rFonts w:hint="eastAsia"/>
          <w:b w:val="0"/>
          <w:bCs w:val="0"/>
          <w:color w:val="FF0000"/>
          <w:sz w:val="28"/>
          <w:szCs w:val="28"/>
          <w:lang w:val="en-US" w:eastAsia="zh-CN"/>
        </w:rPr>
        <w:t>2021年4月15日12：00</w:t>
      </w:r>
      <w:r>
        <w:rPr>
          <w:rFonts w:hint="eastAsia"/>
          <w:b w:val="0"/>
          <w:bCs w:val="0"/>
          <w:sz w:val="28"/>
          <w:szCs w:val="28"/>
          <w:lang w:val="en-US" w:eastAsia="zh-CN"/>
        </w:rPr>
        <w:t>前提交末期评估资料至和阳邮箱dgutpgz@126.com，其评估形式将由单独成立的专家组（行业和学术专家）进行现场走访和答辩进行。</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由和阳对项目方提交的档案资料进行核查是否齐全，并组织专家根据项目实施方案及项目内容变更申请批复资料对项目提交资料进行审核，经审核无误后，项目方于实地评估时将加盖公章的项目自评资料交予现场评估工作人员，资料一式两份。</w:t>
      </w:r>
    </w:p>
    <w:p>
      <w:pPr>
        <w:widowControl w:val="0"/>
        <w:numPr>
          <w:ilvl w:val="0"/>
          <w:numId w:val="0"/>
        </w:numPr>
        <w:adjustRightInd/>
        <w:snapToGrid/>
        <w:spacing w:line="360" w:lineRule="auto"/>
        <w:jc w:val="both"/>
        <w:textAlignment w:val="auto"/>
        <w:outlineLvl w:val="9"/>
        <w:rPr>
          <w:rFonts w:hint="eastAsia"/>
          <w:b/>
          <w:bCs/>
          <w:sz w:val="28"/>
          <w:szCs w:val="28"/>
          <w:lang w:val="en-US" w:eastAsia="zh-CN"/>
        </w:rPr>
      </w:pPr>
      <w:r>
        <w:rPr>
          <w:rFonts w:hint="eastAsia"/>
          <w:b/>
          <w:bCs/>
          <w:sz w:val="28"/>
          <w:szCs w:val="28"/>
          <w:lang w:val="en-US" w:eastAsia="zh-CN"/>
        </w:rPr>
        <w:t xml:space="preserve">    （三）实地评估（</w:t>
      </w:r>
      <w:r>
        <w:rPr>
          <w:rFonts w:hint="eastAsia"/>
          <w:b/>
          <w:bCs/>
          <w:color w:val="FF0000"/>
          <w:sz w:val="28"/>
          <w:szCs w:val="28"/>
          <w:lang w:val="en-US" w:eastAsia="zh-CN"/>
        </w:rPr>
        <w:t>2021年4月16日—5月10日</w:t>
      </w:r>
      <w:r>
        <w:rPr>
          <w:rFonts w:hint="eastAsia"/>
          <w:b/>
          <w:bCs/>
          <w:sz w:val="28"/>
          <w:szCs w:val="28"/>
          <w:lang w:val="en-US" w:eastAsia="zh-CN"/>
        </w:rPr>
        <w:t>）</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和阳将组建评估工作组，评估工作组由业内项目管理专家、财务管理专家、资方代表、项目团队工作人员等构成，确保项目评估工作的专业水准的基础，保证评估过程公平、公正、公开。</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评估工作组将于</w:t>
      </w:r>
      <w:r>
        <w:rPr>
          <w:rFonts w:hint="eastAsia"/>
          <w:b w:val="0"/>
          <w:bCs w:val="0"/>
          <w:color w:val="FF0000"/>
          <w:sz w:val="28"/>
          <w:szCs w:val="28"/>
          <w:lang w:val="en-US" w:eastAsia="zh-CN"/>
        </w:rPr>
        <w:t>2021年4月19日至2021年4月30日</w:t>
      </w:r>
      <w:r>
        <w:rPr>
          <w:rFonts w:hint="eastAsia"/>
          <w:b w:val="0"/>
          <w:bCs w:val="0"/>
          <w:sz w:val="28"/>
          <w:szCs w:val="28"/>
          <w:lang w:val="en-US" w:eastAsia="zh-CN"/>
        </w:rPr>
        <w:t>期间，前往各项目评估地点开展评估工作，由项目负责人讲解项目整体情况，与项目团队沟通，查阅分析档案资料，以查验项目实施规范情况，并结合前期项目资料文审分析结果进行项目评分。</w:t>
      </w:r>
    </w:p>
    <w:p>
      <w:pPr>
        <w:widowControl w:val="0"/>
        <w:numPr>
          <w:ilvl w:val="0"/>
          <w:numId w:val="0"/>
        </w:numPr>
        <w:adjustRightInd/>
        <w:snapToGrid/>
        <w:spacing w:line="360" w:lineRule="auto"/>
        <w:jc w:val="both"/>
        <w:textAlignment w:val="auto"/>
        <w:outlineLvl w:val="9"/>
        <w:rPr>
          <w:rFonts w:hint="eastAsia"/>
          <w:b/>
          <w:bCs/>
          <w:sz w:val="28"/>
          <w:szCs w:val="28"/>
          <w:lang w:val="en-US" w:eastAsia="zh-CN"/>
        </w:rPr>
      </w:pPr>
      <w:r>
        <w:rPr>
          <w:rFonts w:hint="eastAsia"/>
          <w:b/>
          <w:bCs/>
          <w:sz w:val="28"/>
          <w:szCs w:val="28"/>
          <w:lang w:val="en-US" w:eastAsia="zh-CN"/>
        </w:rPr>
        <w:t xml:space="preserve">    （四）相关方回访（</w:t>
      </w:r>
      <w:r>
        <w:rPr>
          <w:rFonts w:hint="eastAsia"/>
          <w:b/>
          <w:bCs/>
          <w:color w:val="FF0000"/>
          <w:sz w:val="28"/>
          <w:szCs w:val="28"/>
          <w:lang w:val="en-US" w:eastAsia="zh-CN"/>
        </w:rPr>
        <w:t>2021年5月10日-5月15日</w:t>
      </w:r>
      <w:r>
        <w:rPr>
          <w:rFonts w:hint="eastAsia"/>
          <w:b/>
          <w:bCs/>
          <w:sz w:val="28"/>
          <w:szCs w:val="28"/>
          <w:lang w:val="en-US" w:eastAsia="zh-CN"/>
        </w:rPr>
        <w:t>）</w:t>
      </w:r>
    </w:p>
    <w:p>
      <w:pPr>
        <w:widowControl w:val="0"/>
        <w:numPr>
          <w:ilvl w:val="0"/>
          <w:numId w:val="0"/>
        </w:numPr>
        <w:adjustRightInd/>
        <w:snapToGrid/>
        <w:spacing w:line="360" w:lineRule="auto"/>
        <w:jc w:val="both"/>
        <w:textAlignment w:val="auto"/>
        <w:outlineLvl w:val="9"/>
        <w:rPr>
          <w:rFonts w:hint="eastAsia"/>
          <w:b w:val="0"/>
          <w:bCs w:val="0"/>
          <w:sz w:val="28"/>
          <w:szCs w:val="28"/>
          <w:lang w:val="en-US" w:eastAsia="zh-CN"/>
        </w:rPr>
      </w:pPr>
      <w:r>
        <w:rPr>
          <w:rFonts w:hint="eastAsia"/>
          <w:b w:val="0"/>
          <w:bCs w:val="0"/>
          <w:sz w:val="28"/>
          <w:szCs w:val="28"/>
          <w:lang w:val="en-US" w:eastAsia="zh-CN"/>
        </w:rPr>
        <w:t xml:space="preserve">    根据获资助项目提供的服务对象及利益相关方清单，以及评估过程中的利益相关方进行随机抽样访谈，以进一步检验项目成效。</w:t>
      </w:r>
    </w:p>
    <w:p>
      <w:pPr>
        <w:widowControl w:val="0"/>
        <w:numPr>
          <w:ilvl w:val="0"/>
          <w:numId w:val="0"/>
        </w:numPr>
        <w:adjustRightInd/>
        <w:snapToGrid/>
        <w:spacing w:line="360" w:lineRule="auto"/>
        <w:jc w:val="both"/>
        <w:textAlignment w:val="auto"/>
        <w:outlineLvl w:val="9"/>
        <w:rPr>
          <w:rFonts w:hint="eastAsia"/>
          <w:b/>
          <w:bCs/>
          <w:sz w:val="28"/>
          <w:szCs w:val="28"/>
          <w:lang w:val="en-US" w:eastAsia="zh-CN"/>
        </w:rPr>
      </w:pPr>
      <w:r>
        <w:rPr>
          <w:rFonts w:hint="eastAsia"/>
          <w:b/>
          <w:bCs/>
          <w:sz w:val="28"/>
          <w:szCs w:val="28"/>
          <w:lang w:val="en-US" w:eastAsia="zh-CN"/>
        </w:rPr>
        <w:t xml:space="preserve">    （五）评估总结（</w:t>
      </w:r>
      <w:r>
        <w:rPr>
          <w:rFonts w:hint="eastAsia"/>
          <w:b/>
          <w:bCs/>
          <w:color w:val="FF0000"/>
          <w:sz w:val="28"/>
          <w:szCs w:val="28"/>
          <w:lang w:val="en-US" w:eastAsia="zh-CN"/>
        </w:rPr>
        <w:t>2021年5月15日—5月25日</w:t>
      </w:r>
      <w:bookmarkStart w:id="0" w:name="_GoBack"/>
      <w:bookmarkEnd w:id="0"/>
      <w:r>
        <w:rPr>
          <w:rFonts w:hint="eastAsia"/>
          <w:b/>
          <w:bCs/>
          <w:sz w:val="28"/>
          <w:szCs w:val="28"/>
          <w:lang w:val="en-US" w:eastAsia="zh-CN"/>
        </w:rPr>
        <w:t>）</w:t>
      </w:r>
    </w:p>
    <w:p>
      <w:pPr>
        <w:widowControl w:val="0"/>
        <w:numPr>
          <w:ilvl w:val="0"/>
          <w:numId w:val="0"/>
        </w:numPr>
        <w:adjustRightInd/>
        <w:snapToGrid/>
        <w:spacing w:line="360" w:lineRule="auto"/>
        <w:ind w:firstLine="560" w:firstLine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评估工作组将汇总统计项目整体评分情况，出具项目末期评估合格等级评定表。项目执行机构根据现场评估建议完成整改后，评估工作组将结合整改情况对各项目的实施情况进行分析和评价，撰写项目末期评估独立报告，并向</w:t>
      </w:r>
      <w:r>
        <w:rPr>
          <w:rFonts w:hint="eastAsia"/>
          <w:sz w:val="28"/>
          <w:szCs w:val="28"/>
          <w:lang w:val="en-US" w:eastAsia="zh-CN"/>
        </w:rPr>
        <w:t>东莞市社会组织事务中心</w:t>
      </w:r>
      <w:r>
        <w:rPr>
          <w:rFonts w:hint="eastAsia"/>
          <w:b w:val="0"/>
          <w:bCs w:val="0"/>
          <w:sz w:val="28"/>
          <w:szCs w:val="28"/>
          <w:lang w:val="en-US" w:eastAsia="zh-CN"/>
        </w:rPr>
        <w:t>汇报项目末期评估结果。</w:t>
      </w:r>
    </w:p>
    <w:p>
      <w:pPr>
        <w:widowControl w:val="0"/>
        <w:numPr>
          <w:ilvl w:val="0"/>
          <w:numId w:val="0"/>
        </w:numPr>
        <w:adjustRightInd/>
        <w:snapToGrid/>
        <w:spacing w:line="360" w:lineRule="auto"/>
        <w:ind w:firstLine="562" w:firstLineChars="200"/>
        <w:jc w:val="both"/>
        <w:textAlignment w:val="auto"/>
        <w:outlineLvl w:val="9"/>
        <w:rPr>
          <w:rFonts w:hint="eastAsia"/>
          <w:b/>
          <w:bCs/>
          <w:sz w:val="28"/>
          <w:szCs w:val="28"/>
          <w:lang w:val="en-US" w:eastAsia="zh-CN"/>
        </w:rPr>
      </w:pPr>
      <w:r>
        <w:rPr>
          <w:rFonts w:hint="eastAsia"/>
          <w:b/>
          <w:bCs/>
          <w:sz w:val="28"/>
          <w:szCs w:val="28"/>
          <w:lang w:val="en-US" w:eastAsia="zh-CN"/>
        </w:rPr>
        <w:t>八、其他事项</w:t>
      </w:r>
    </w:p>
    <w:p>
      <w:pPr>
        <w:widowControl w:val="0"/>
        <w:numPr>
          <w:ilvl w:val="0"/>
          <w:numId w:val="0"/>
        </w:numPr>
        <w:adjustRightInd/>
        <w:snapToGrid/>
        <w:spacing w:line="360" w:lineRule="auto"/>
        <w:ind w:firstLine="560" w:firstLine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（一）评估方案公布后，公布评估时间安排表，并以邮件及电话形式通知获资助项目。</w:t>
      </w:r>
    </w:p>
    <w:p>
      <w:pPr>
        <w:widowControl w:val="0"/>
        <w:numPr>
          <w:ilvl w:val="0"/>
          <w:numId w:val="0"/>
        </w:numPr>
        <w:adjustRightInd/>
        <w:snapToGrid/>
        <w:spacing w:line="360" w:lineRule="auto"/>
        <w:ind w:leftChars="0" w:firstLine="560" w:firstLineChars="200"/>
        <w:jc w:val="both"/>
        <w:textAlignment w:val="auto"/>
        <w:outlineLvl w:val="9"/>
        <w:rPr>
          <w:rFonts w:hint="eastAsia"/>
          <w:b w:val="0"/>
          <w:bCs w:val="0"/>
          <w:sz w:val="28"/>
          <w:szCs w:val="28"/>
          <w:lang w:val="en-US" w:eastAsia="zh-CN"/>
        </w:rPr>
      </w:pPr>
      <w:r>
        <w:rPr>
          <w:rFonts w:hint="eastAsia"/>
          <w:b w:val="0"/>
          <w:bCs w:val="0"/>
          <w:sz w:val="28"/>
          <w:szCs w:val="28"/>
          <w:lang w:val="en-US" w:eastAsia="zh-CN"/>
        </w:rPr>
        <w:t>（二）评估工作组对评估过程中收集到的项目相关信息严格保密。</w:t>
      </w:r>
    </w:p>
    <w:p>
      <w:pPr>
        <w:widowControl w:val="0"/>
        <w:adjustRightInd/>
        <w:snapToGrid/>
        <w:spacing w:line="360" w:lineRule="auto"/>
        <w:ind w:firstLine="560" w:firstLineChars="200"/>
        <w:textAlignment w:val="auto"/>
        <w:outlineLvl w:val="9"/>
        <w:rPr>
          <w:rFonts w:hint="eastAsia" w:ascii="宋体" w:hAnsi="宋体" w:eastAsia="宋体" w:cs="宋体"/>
          <w:sz w:val="28"/>
          <w:szCs w:val="28"/>
          <w:lang w:val="en-US" w:eastAsia="zh-CN"/>
        </w:rPr>
      </w:pP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附件：1.</w:t>
      </w:r>
      <w:r>
        <w:rPr>
          <w:rFonts w:hint="eastAsia" w:ascii="宋体" w:hAnsi="宋体" w:eastAsia="宋体" w:cs="宋体"/>
          <w:color w:val="auto"/>
          <w:sz w:val="28"/>
          <w:szCs w:val="28"/>
          <w:lang w:val="en-US" w:eastAsia="zh-CN"/>
        </w:rPr>
        <w:t>2020</w:t>
      </w:r>
      <w:r>
        <w:rPr>
          <w:rFonts w:hint="eastAsia" w:ascii="宋体" w:hAnsi="宋体" w:eastAsia="宋体" w:cs="宋体"/>
          <w:sz w:val="28"/>
          <w:szCs w:val="28"/>
          <w:lang w:val="en-US" w:eastAsia="zh-CN"/>
        </w:rPr>
        <w:t>年东莞市社会组织发展扶持专项资金资助项目末</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期评估标准</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2</w:t>
      </w:r>
      <w:r>
        <w:rPr>
          <w:rFonts w:hint="eastAsia" w:ascii="宋体" w:hAnsi="宋体" w:eastAsia="宋体" w:cs="宋体"/>
          <w:color w:val="auto"/>
          <w:sz w:val="28"/>
          <w:szCs w:val="28"/>
          <w:lang w:val="en-US" w:eastAsia="zh-CN"/>
        </w:rPr>
        <w:t>.2020</w:t>
      </w:r>
      <w:r>
        <w:rPr>
          <w:rFonts w:hint="eastAsia" w:ascii="宋体" w:hAnsi="宋体" w:eastAsia="宋体" w:cs="宋体"/>
          <w:sz w:val="28"/>
          <w:szCs w:val="28"/>
          <w:lang w:val="en-US" w:eastAsia="zh-CN"/>
        </w:rPr>
        <w:t>年东莞市社会组织发展扶持专项资金资助项目自</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评资料表</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3.</w:t>
      </w:r>
      <w:r>
        <w:rPr>
          <w:rFonts w:hint="eastAsia" w:ascii="宋体" w:hAnsi="宋体" w:eastAsia="宋体" w:cs="宋体"/>
          <w:color w:val="auto"/>
          <w:sz w:val="28"/>
          <w:szCs w:val="28"/>
          <w:lang w:val="en-US" w:eastAsia="zh-CN"/>
        </w:rPr>
        <w:t>2020</w:t>
      </w:r>
      <w:r>
        <w:rPr>
          <w:rFonts w:hint="eastAsia" w:ascii="宋体" w:hAnsi="宋体" w:eastAsia="宋体" w:cs="宋体"/>
          <w:sz w:val="28"/>
          <w:szCs w:val="28"/>
          <w:lang w:val="en-US" w:eastAsia="zh-CN"/>
        </w:rPr>
        <w:t>年东莞市社会组织发展扶持专项资金资助项目末</w:t>
      </w:r>
    </w:p>
    <w:p>
      <w:pPr>
        <w:ind w:firstLine="560" w:firstLineChars="200"/>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期评估时间表</w:t>
      </w:r>
    </w:p>
    <w:p>
      <w:pPr>
        <w:ind w:firstLine="560" w:firstLineChars="200"/>
        <w:rPr>
          <w:rFonts w:hint="eastAsia" w:ascii="宋体" w:hAnsi="宋体" w:eastAsia="宋体" w:cs="宋体"/>
          <w:color w:val="auto"/>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color w:val="auto"/>
          <w:sz w:val="28"/>
          <w:szCs w:val="28"/>
          <w:lang w:val="en-US" w:eastAsia="zh-CN"/>
        </w:rPr>
        <w:t>4.2020年东莞市社会组织发展扶持专项资金项目（研究</w:t>
      </w:r>
    </w:p>
    <w:p>
      <w:pPr>
        <w:ind w:firstLine="560" w:firstLineChars="200"/>
        <w:rPr>
          <w:rFonts w:hint="eastAsia" w:ascii="宋体" w:hAnsi="宋体" w:eastAsia="宋体" w:cs="宋体"/>
          <w:color w:val="auto"/>
          <w:sz w:val="28"/>
          <w:szCs w:val="28"/>
          <w:lang w:val="en-US" w:eastAsia="zh-CN"/>
        </w:rPr>
      </w:pPr>
      <w:r>
        <w:rPr>
          <w:rFonts w:hint="eastAsia" w:ascii="宋体" w:hAnsi="宋体" w:cs="宋体"/>
          <w:color w:val="auto"/>
          <w:sz w:val="28"/>
          <w:szCs w:val="28"/>
          <w:lang w:val="en-US" w:eastAsia="zh-CN"/>
        </w:rPr>
        <w:t xml:space="preserve">      </w:t>
      </w:r>
      <w:r>
        <w:rPr>
          <w:rFonts w:hint="eastAsia" w:ascii="宋体" w:hAnsi="宋体" w:eastAsia="宋体" w:cs="宋体"/>
          <w:color w:val="auto"/>
          <w:sz w:val="28"/>
          <w:szCs w:val="28"/>
          <w:lang w:val="en-US" w:eastAsia="zh-CN"/>
        </w:rPr>
        <w:t>类/平台建设类）绩效评价表</w:t>
      </w:r>
    </w:p>
    <w:p>
      <w:pPr>
        <w:ind w:firstLine="560" w:firstLineChars="200"/>
        <w:rPr>
          <w:ins w:id="0" w:author="admin" w:date="2020-10-03T14:47:00Z"/>
          <w:rFonts w:hint="eastAsia" w:ascii="宋体" w:hAnsi="宋体" w:eastAsia="宋体" w:cs="宋体"/>
          <w:color w:val="auto"/>
          <w:sz w:val="28"/>
          <w:szCs w:val="28"/>
          <w:lang w:val="en-US" w:eastAsia="zh-CN"/>
        </w:rPr>
      </w:pPr>
    </w:p>
    <w:p>
      <w:pPr>
        <w:widowControl w:val="0"/>
        <w:adjustRightInd/>
        <w:snapToGrid/>
        <w:spacing w:line="360" w:lineRule="auto"/>
        <w:textAlignment w:val="auto"/>
        <w:outlineLvl w:val="9"/>
        <w:rPr>
          <w:rFonts w:hint="eastAsia" w:ascii="宋体" w:hAnsi="宋体" w:eastAsia="宋体" w:cs="宋体"/>
          <w:sz w:val="28"/>
          <w:szCs w:val="28"/>
          <w:lang w:val="en-US" w:eastAsia="zh-CN"/>
        </w:rPr>
      </w:pPr>
    </w:p>
    <w:p>
      <w:pPr>
        <w:widowControl w:val="0"/>
        <w:adjustRightInd/>
        <w:snapToGrid/>
        <w:spacing w:line="360" w:lineRule="auto"/>
        <w:jc w:val="right"/>
        <w:textAlignment w:val="auto"/>
        <w:outlineLvl w:val="9"/>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东莞市和阳公益发展促进中心</w:t>
      </w:r>
    </w:p>
    <w:p>
      <w:pPr>
        <w:widowControl w:val="0"/>
        <w:wordWrap w:val="0"/>
        <w:adjustRightInd/>
        <w:snapToGrid/>
        <w:spacing w:line="360" w:lineRule="auto"/>
        <w:jc w:val="center"/>
        <w:textAlignment w:val="auto"/>
        <w:outlineLvl w:val="9"/>
        <w:rPr>
          <w:rFonts w:hint="eastAsia" w:ascii="宋体" w:hAnsi="宋体" w:eastAsia="宋体" w:cs="宋体"/>
          <w:sz w:val="28"/>
          <w:szCs w:val="28"/>
          <w:lang w:val="en-US" w:eastAsia="zh-CN"/>
        </w:rPr>
      </w:pP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2021年3月2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日</w:t>
      </w:r>
    </w:p>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隶书">
    <w:altName w:val="微软雅黑"/>
    <w:panose1 w:val="0201050906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Calibri" w:hAnsi="Calibri" w:eastAsia="宋体" w:cs="黑体"/>
        <w:kern w:val="2"/>
        <w:sz w:val="18"/>
        <w:szCs w:val="24"/>
        <w:lang w:val="en-US" w:eastAsia="zh-CN" w:bidi="ar-SA"/>
      </w:rPr>
      <w:pict>
        <v:rect id="文本框 6" o:spid="_x0000_s2050"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r>
      <w:rPr>
        <w:rFonts w:ascii="Calibri" w:hAnsi="Calibri" w:eastAsia="宋体" w:cs="黑体"/>
        <w:kern w:val="2"/>
        <w:sz w:val="18"/>
        <w:szCs w:val="24"/>
        <w:lang w:val="en-US" w:eastAsia="zh-CN" w:bidi="ar-SA"/>
      </w:rPr>
      <w:pict>
        <v:rect id="文本框 7" o:spid="_x0000_s2051"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rect>
      </w:pict>
    </w:r>
    <w:r>
      <w:rPr>
        <w:rFonts w:hint="eastAsia" w:ascii="Calibri" w:hAnsi="Calibri" w:eastAsia="宋体" w:cs="黑体"/>
        <w:kern w:val="2"/>
        <w:sz w:val="18"/>
        <w:szCs w:val="24"/>
        <w:lang w:val="en-US" w:eastAsia="zh-CN" w:bidi="ar-SA"/>
      </w:rPr>
      <w:pict>
        <v:shape id="图片 5" o:spid="_x0000_s2052" o:spt="75" type="#_x0000_t75" style="position:absolute;left:0pt;height:29.55pt;width:595.3pt;mso-position-horizontal:right;mso-position-horizontal-relative:page;mso-position-vertical:bottom;mso-position-vertical-relative:page;mso-wrap-distance-left:9pt;mso-wrap-distance-right:9pt;z-index:-251657216;mso-width-relative:page;mso-height-relative:page;" fillcolor="#FFFFFF" filled="f" o:preferrelative="t" stroked="f" coordsize="21600,21600" wrapcoords="327 0 0 14254 0 20832 21444 20832 21444 14254 9361 0 327 0">
          <v:path/>
          <v:fill on="f" color2="#FFFFFF" focussize="0,0"/>
          <v:stroke on="f"/>
          <v:imagedata r:id="rId1" gain="65536f" blacklevel="0f" gamma="0" o:title=""/>
          <o:lock v:ext="edit" position="f" selection="f" grouping="f" rotation="f" cropping="f" text="f" aspectratio="t"/>
          <w10:wrap type="tight"/>
        </v:shape>
      </w:pict>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rPr>
        <w:rFonts w:hint="eastAsia" w:eastAsia="宋体"/>
        <w:lang w:eastAsia="zh-CN"/>
      </w:rPr>
    </w:pPr>
    <w:r>
      <w:rPr>
        <w:rFonts w:hint="eastAsia" w:ascii="Calibri" w:hAnsi="Calibri" w:eastAsia="宋体" w:cs="黑体"/>
        <w:kern w:val="2"/>
        <w:sz w:val="18"/>
        <w:szCs w:val="24"/>
        <w:lang w:val="en-US" w:eastAsia="zh-CN" w:bidi="ar-SA"/>
      </w:rPr>
      <w:pict>
        <v:shape id="图片 3" o:spid="_x0000_s2049" o:spt="75" type="#_x0000_t75" style="position:absolute;left:0pt;height:29.55pt;width:595.3pt;mso-position-horizontal:left;mso-position-horizontal-relative:page;mso-position-vertical:top;mso-position-vertical-relative:page;mso-wrap-distance-left:9pt;mso-wrap-distance-right:9pt;z-index:-251658240;mso-width-relative:page;mso-height-relative:page;" fillcolor="#FFFFFF" filled="f" o:preferrelative="t" stroked="f" coordsize="21600,21600" wrapcoords="327 0 0 14254 0 20832 21117 20832 21444 4386 21444 0 327 0">
          <v:path/>
          <v:fill on="f" color2="#FFFFFF" focussize="0,0"/>
          <v:stroke on="f"/>
          <v:imagedata r:id="rId1" gain="65536f" blacklevel="0f" gamma="0" o:title=""/>
          <o:lock v:ext="edit" position="f" selection="f" grouping="f" rotation="f" cropping="f" text="f" aspectratio="t"/>
          <w10:wrap type="tight"/>
        </v:shape>
      </w:pict>
    </w:r>
  </w:p>
  <w:p>
    <w:pPr>
      <w:pStyle w:val="6"/>
      <w:pBdr>
        <w:bottom w:val="single" w:color="auto" w:sz="4" w:space="1"/>
      </w:pBdr>
      <w:jc w:val="center"/>
      <w:rPr>
        <w:rFonts w:hint="default"/>
        <w:lang w:val="en-US" w:eastAsia="zh-CN"/>
      </w:rPr>
    </w:pPr>
    <w:r>
      <w:rPr>
        <w:rFonts w:hint="eastAsia"/>
        <w:lang w:val="en-US" w:eastAsia="zh-CN"/>
      </w:rPr>
      <w:t>东莞市和阳公益发展促进中心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65AB42"/>
    <w:multiLevelType w:val="singleLevel"/>
    <w:tmpl w:val="9465AB42"/>
    <w:lvl w:ilvl="0" w:tentative="0">
      <w:start w:val="1"/>
      <w:numFmt w:val="chineseCounting"/>
      <w:suff w:val="nothing"/>
      <w:lvlText w:val="（%1）"/>
      <w:lvlJc w:val="left"/>
      <w:rPr>
        <w:rFonts w:hint="eastAsia"/>
      </w:rPr>
    </w:lvl>
  </w:abstractNum>
  <w:abstractNum w:abstractNumId="1">
    <w:nsid w:val="C0B04312"/>
    <w:multiLevelType w:val="singleLevel"/>
    <w:tmpl w:val="C0B04312"/>
    <w:lvl w:ilvl="0" w:tentative="0">
      <w:start w:val="1"/>
      <w:numFmt w:val="chineseCounting"/>
      <w:suff w:val="nothing"/>
      <w:lvlText w:val="（%1）"/>
      <w:lvlJc w:val="left"/>
      <w:pPr>
        <w:ind w:left="480" w:leftChars="0" w:firstLine="0" w:firstLineChars="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000000"/>
    <w:rsid w:val="01E76870"/>
    <w:rsid w:val="193B6247"/>
    <w:rsid w:val="2BBC613A"/>
    <w:rsid w:val="2F8F1A3F"/>
    <w:rsid w:val="3A860BEB"/>
    <w:rsid w:val="3CE03E59"/>
    <w:rsid w:val="52E908FB"/>
    <w:rsid w:val="60F87725"/>
    <w:rsid w:val="620232D8"/>
    <w:rsid w:val="69925DA7"/>
    <w:rsid w:val="6C205301"/>
    <w:rsid w:val="6F79125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rPr>
  </w:style>
  <w:style w:type="paragraph" w:styleId="3">
    <w:name w:val="heading 3"/>
    <w:basedOn w:val="1"/>
    <w:next w:val="1"/>
    <w:qFormat/>
    <w:uiPriority w:val="0"/>
    <w:pPr>
      <w:keepNext/>
      <w:keepLines/>
      <w:spacing w:before="260" w:after="260" w:line="600" w:lineRule="exact"/>
      <w:jc w:val="center"/>
      <w:outlineLvl w:val="2"/>
    </w:pPr>
    <w:rPr>
      <w:rFonts w:ascii="Calibri" w:hAnsi="Calibri" w:eastAsia="仿宋_GB2312"/>
      <w:b/>
      <w:sz w:val="32"/>
    </w:rPr>
  </w:style>
  <w:style w:type="character" w:default="1" w:styleId="8">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rPr>
  </w:style>
  <w:style w:type="character" w:styleId="9">
    <w:name w:val="Strong"/>
    <w:basedOn w:val="8"/>
    <w:qFormat/>
    <w:uiPriority w:val="0"/>
    <w:rPr>
      <w:b/>
    </w:rPr>
  </w:style>
  <w:style w:type="paragraph" w:customStyle="1" w:styleId="11">
    <w:name w:val="正文缩进2格"/>
    <w:basedOn w:val="1"/>
    <w:next w:val="1"/>
    <w:qFormat/>
    <w:uiPriority w:val="99"/>
    <w:pPr>
      <w:spacing w:line="600" w:lineRule="exact"/>
      <w:ind w:firstLine="639" w:firstLineChars="206"/>
    </w:pPr>
    <w:rPr>
      <w:rFonts w:ascii="仿宋_GB2312" w:hAnsi="宋体" w:eastAsia="仿宋_GB2312"/>
      <w:sz w:val="3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2"/>
    <customShpInfo spid="_x0000_s1030" textRotate="1"/>
    <customShpInfo spid="_x0000_s1031" textRotate="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年会活动策划方案.docx</Template>
  <Pages>7</Pages>
  <Words>1836</Words>
  <Characters>1910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2021-03-20T17:48:00Z</dcterms:created>
  <dc:creator>Crystal</dc:creator>
  <cp:lastModifiedBy>诗说</cp:lastModifiedBy>
  <dcterms:modified xsi:type="dcterms:W3CDTF">2021-03-31T03:40:20Z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TemplateUUID">
    <vt:lpwstr>v1.0_mb_pMEmrYc8uFIJ8b4fG08+wA==</vt:lpwstr>
  </property>
  <property fmtid="{D5CDD505-2E9C-101B-9397-08002B2CF9AE}" pid="4" name="ICV">
    <vt:lpwstr>4E397F44985A4F14A4DFBEB07A00C794</vt:lpwstr>
  </property>
</Properties>
</file>